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79" w:rsidRDefault="001B3F79">
      <w:pPr>
        <w:tabs>
          <w:tab w:val="center" w:pos="4680"/>
        </w:tabs>
        <w:rPr>
          <w:b/>
          <w:sz w:val="28"/>
        </w:rPr>
      </w:pPr>
      <w:bookmarkStart w:id="0" w:name="_GoBack"/>
      <w:bookmarkEnd w:id="0"/>
    </w:p>
    <w:p w:rsidR="004166AF" w:rsidRDefault="004166AF">
      <w:pPr>
        <w:tabs>
          <w:tab w:val="center" w:pos="4680"/>
        </w:tabs>
        <w:rPr>
          <w:b/>
          <w:sz w:val="28"/>
        </w:rPr>
      </w:pPr>
      <w:r>
        <w:rPr>
          <w:b/>
          <w:sz w:val="28"/>
        </w:rPr>
        <w:t>Report of Compaction</w:t>
      </w:r>
    </w:p>
    <w:p w:rsidR="00B73354" w:rsidRDefault="00B73354">
      <w:pPr>
        <w:tabs>
          <w:tab w:val="center" w:pos="4680"/>
        </w:tabs>
      </w:pPr>
    </w:p>
    <w:p w:rsidR="004166AF" w:rsidRDefault="004166AF">
      <w:pPr>
        <w:rPr>
          <w:b/>
          <w:u w:val="single"/>
        </w:rPr>
      </w:pPr>
      <w:r>
        <w:rPr>
          <w:b/>
          <w:u w:val="single"/>
        </w:rPr>
        <w:t xml:space="preserve">Item </w:t>
      </w:r>
    </w:p>
    <w:p w:rsidR="004166AF" w:rsidRDefault="004166AF">
      <w:pPr>
        <w:rPr>
          <w:b/>
          <w:u w:val="single"/>
        </w:rPr>
      </w:pPr>
      <w:r>
        <w:rPr>
          <w:b/>
          <w:u w:val="single"/>
        </w:rPr>
        <w:t>No.</w:t>
      </w:r>
      <w:r>
        <w:rPr>
          <w:b/>
        </w:rPr>
        <w:tab/>
      </w:r>
      <w:r>
        <w:rPr>
          <w:b/>
          <w:u w:val="single"/>
        </w:rPr>
        <w:t>Item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Instructions</w:t>
      </w:r>
    </w:p>
    <w:p w:rsidR="004166AF" w:rsidRDefault="004166AF"/>
    <w:p w:rsidR="004166AF" w:rsidRDefault="004166AF">
      <w:r>
        <w:t xml:space="preserve">  1.</w:t>
      </w:r>
      <w:r>
        <w:tab/>
        <w:t>Contract No.</w:t>
      </w:r>
      <w:r>
        <w:tab/>
      </w:r>
      <w:r>
        <w:tab/>
      </w:r>
      <w:r>
        <w:tab/>
        <w:t>Enter the ISTHA contract number.</w:t>
      </w:r>
    </w:p>
    <w:p w:rsidR="004166AF" w:rsidRDefault="004166AF"/>
    <w:p w:rsidR="004166AF" w:rsidRDefault="004166AF">
      <w:r>
        <w:t xml:space="preserve">  2.</w:t>
      </w:r>
      <w:r>
        <w:tab/>
        <w:t>Date</w:t>
      </w:r>
      <w:r>
        <w:tab/>
      </w:r>
      <w:r>
        <w:tab/>
      </w:r>
      <w:r>
        <w:tab/>
      </w:r>
      <w:r>
        <w:tab/>
        <w:t>Enter the date the form is made out.</w:t>
      </w:r>
    </w:p>
    <w:p w:rsidR="004166AF" w:rsidRDefault="004166AF"/>
    <w:p w:rsidR="004166AF" w:rsidRDefault="004166AF">
      <w:r>
        <w:t xml:space="preserve">  3.</w:t>
      </w:r>
      <w:r>
        <w:tab/>
        <w:t>Report No:</w:t>
      </w:r>
      <w:r>
        <w:tab/>
      </w:r>
      <w:r>
        <w:tab/>
      </w:r>
      <w:r>
        <w:tab/>
        <w:t xml:space="preserve">Enter a report number for this form which will differentiate </w:t>
      </w:r>
      <w:r>
        <w:tab/>
      </w:r>
      <w:r>
        <w:tab/>
      </w:r>
      <w:r>
        <w:tab/>
      </w:r>
      <w:r>
        <w:tab/>
      </w:r>
      <w:r>
        <w:tab/>
      </w:r>
      <w:r>
        <w:tab/>
        <w:t>this report from any previous A-9 forms.</w:t>
      </w:r>
    </w:p>
    <w:p w:rsidR="004166AF" w:rsidRDefault="004166AF"/>
    <w:p w:rsidR="004166AF" w:rsidRDefault="004166AF">
      <w:r>
        <w:t xml:space="preserve">  4.</w:t>
      </w:r>
      <w:r>
        <w:tab/>
        <w:t>Use of Material</w:t>
      </w:r>
      <w:r>
        <w:tab/>
      </w:r>
      <w:r>
        <w:tab/>
        <w:t xml:space="preserve">Indicate what the material is used for and show the pay item </w:t>
      </w:r>
      <w:r>
        <w:tab/>
      </w:r>
      <w:r>
        <w:tab/>
      </w:r>
      <w:r>
        <w:tab/>
      </w:r>
      <w:r>
        <w:tab/>
      </w:r>
      <w:r>
        <w:tab/>
        <w:t>number the material relates to.</w:t>
      </w:r>
    </w:p>
    <w:p w:rsidR="004166AF" w:rsidRDefault="004166AF"/>
    <w:p w:rsidR="004166AF" w:rsidRDefault="004166AF">
      <w:r>
        <w:t xml:space="preserve">  5.</w:t>
      </w:r>
      <w:r>
        <w:tab/>
        <w:t>Source of Material</w:t>
      </w:r>
      <w:r>
        <w:tab/>
      </w:r>
      <w:r>
        <w:tab/>
        <w:t xml:space="preserve">Enter the source location of the material being tested and </w:t>
      </w:r>
      <w:r>
        <w:tab/>
      </w:r>
      <w:r>
        <w:tab/>
      </w:r>
      <w:r>
        <w:tab/>
      </w:r>
      <w:r>
        <w:tab/>
      </w:r>
      <w:r>
        <w:tab/>
      </w:r>
      <w:r>
        <w:tab/>
        <w:t>IDOT Producer/Supplier MISTIC code number (if any).</w:t>
      </w:r>
    </w:p>
    <w:p w:rsidR="004166AF" w:rsidRDefault="004166AF"/>
    <w:p w:rsidR="004166AF" w:rsidRDefault="004166AF">
      <w:r>
        <w:t xml:space="preserve">  6.</w:t>
      </w:r>
      <w:r>
        <w:tab/>
        <w:t>Site Representative</w:t>
      </w:r>
      <w:r>
        <w:tab/>
      </w:r>
      <w:r>
        <w:tab/>
        <w:t>Print the name of the person taking the tests.</w:t>
      </w:r>
    </w:p>
    <w:p w:rsidR="004166AF" w:rsidRDefault="004166AF"/>
    <w:p w:rsidR="004166AF" w:rsidRDefault="004166AF">
      <w:r>
        <w:t xml:space="preserve">  7.</w:t>
      </w:r>
      <w:r>
        <w:tab/>
        <w:t>Construction Manager</w:t>
      </w:r>
      <w:r>
        <w:tab/>
      </w:r>
      <w:r>
        <w:tab/>
        <w:t>Enter the Construction Manager’s company name.</w:t>
      </w:r>
    </w:p>
    <w:p w:rsidR="004166AF" w:rsidRDefault="004166AF"/>
    <w:p w:rsidR="004166AF" w:rsidRDefault="004166AF" w:rsidP="004166AF">
      <w:r>
        <w:t xml:space="preserve">  8.</w:t>
      </w:r>
      <w:r>
        <w:tab/>
        <w:t>Contractor</w:t>
      </w:r>
      <w:r>
        <w:tab/>
      </w:r>
      <w:r>
        <w:tab/>
      </w:r>
      <w:r>
        <w:tab/>
        <w:t>Enter the name of the contractor compacting the material.</w:t>
      </w:r>
    </w:p>
    <w:p w:rsidR="004166AF" w:rsidRDefault="004166AF"/>
    <w:p w:rsidR="004166AF" w:rsidRDefault="004166AF">
      <w:r>
        <w:t xml:space="preserve"> 9.</w:t>
      </w:r>
      <w:r>
        <w:tab/>
        <w:t>Test No.</w:t>
      </w:r>
      <w:r>
        <w:tab/>
      </w:r>
      <w:r>
        <w:tab/>
      </w:r>
      <w:r>
        <w:tab/>
        <w:t>Enter the test number.</w:t>
      </w:r>
    </w:p>
    <w:p w:rsidR="004166AF" w:rsidRDefault="004166AF"/>
    <w:p w:rsidR="004166AF" w:rsidRDefault="004166AF">
      <w:r>
        <w:t>10.</w:t>
      </w:r>
      <w:r>
        <w:tab/>
        <w:t>Date of Test</w:t>
      </w:r>
      <w:r>
        <w:tab/>
      </w:r>
      <w:r>
        <w:tab/>
      </w:r>
      <w:r>
        <w:tab/>
        <w:t>Enter the date the test is performed.</w:t>
      </w:r>
    </w:p>
    <w:p w:rsidR="004166AF" w:rsidRDefault="004166AF"/>
    <w:p w:rsidR="004166AF" w:rsidRDefault="004166AF">
      <w:r>
        <w:t>11.</w:t>
      </w:r>
      <w:r>
        <w:tab/>
        <w:t>Station</w:t>
      </w:r>
      <w:r>
        <w:tab/>
      </w:r>
      <w:r>
        <w:tab/>
      </w:r>
      <w:r>
        <w:tab/>
      </w:r>
      <w:r>
        <w:tab/>
        <w:t xml:space="preserve">Enter station of the test. </w:t>
      </w:r>
    </w:p>
    <w:p w:rsidR="004166AF" w:rsidRDefault="004166AF"/>
    <w:p w:rsidR="004166AF" w:rsidRDefault="004166AF">
      <w:r>
        <w:t>12.</w:t>
      </w:r>
      <w:r>
        <w:tab/>
        <w:t>Offset CL</w:t>
      </w:r>
      <w:r>
        <w:tab/>
      </w:r>
      <w:r>
        <w:tab/>
      </w:r>
      <w:r>
        <w:tab/>
        <w:t>Enter the distance from the centerline of the test.</w:t>
      </w:r>
    </w:p>
    <w:p w:rsidR="004166AF" w:rsidRDefault="004166AF"/>
    <w:p w:rsidR="004166AF" w:rsidRDefault="004166AF">
      <w:r>
        <w:t>13.</w:t>
      </w:r>
      <w:r>
        <w:tab/>
        <w:t>Ground Elev.</w:t>
      </w:r>
      <w:r>
        <w:tab/>
      </w:r>
      <w:r>
        <w:tab/>
      </w:r>
      <w:r>
        <w:tab/>
        <w:t>Enter the actual elevation of the existing ground. *</w:t>
      </w:r>
    </w:p>
    <w:p w:rsidR="004166AF" w:rsidRDefault="004166AF"/>
    <w:p w:rsidR="004166AF" w:rsidRDefault="004166AF">
      <w:r>
        <w:t>14.</w:t>
      </w:r>
      <w:r>
        <w:tab/>
        <w:t>Grade Elev.</w:t>
      </w:r>
      <w:r>
        <w:tab/>
      </w:r>
      <w:r>
        <w:tab/>
      </w:r>
      <w:r>
        <w:tab/>
        <w:t>Enter the actual elevation of the proposed pavement. *</w:t>
      </w:r>
    </w:p>
    <w:p w:rsidR="004166AF" w:rsidRDefault="004166AF"/>
    <w:p w:rsidR="004166AF" w:rsidRDefault="004166AF">
      <w:r>
        <w:t>15.</w:t>
      </w:r>
      <w:r>
        <w:tab/>
        <w:t>Test Elevation</w:t>
      </w:r>
      <w:r>
        <w:tab/>
      </w:r>
      <w:r>
        <w:tab/>
      </w:r>
      <w:r>
        <w:tab/>
        <w:t>Enter the actual elevation of the test.*</w:t>
      </w:r>
      <w:r>
        <w:tab/>
      </w:r>
      <w:r>
        <w:tab/>
      </w:r>
      <w:r>
        <w:tab/>
      </w:r>
      <w:r>
        <w:tab/>
      </w:r>
      <w:r>
        <w:tab/>
      </w:r>
    </w:p>
    <w:p w:rsidR="004166AF" w:rsidRDefault="004166AF" w:rsidP="001B3F79">
      <w:r>
        <w:t>* or use random values related to a known elevation ie: ground-100, grade - 100, test - 98.5 referenced at random to an elevation from the top of a proposed subbase.</w:t>
      </w:r>
    </w:p>
    <w:p w:rsidR="00856AE0" w:rsidRDefault="00856AE0" w:rsidP="001B3F79">
      <w:pPr>
        <w:tabs>
          <w:tab w:val="center" w:pos="4680"/>
        </w:tabs>
        <w:rPr>
          <w:b/>
          <w:u w:val="single"/>
        </w:rPr>
      </w:pPr>
    </w:p>
    <w:p w:rsidR="00856AE0" w:rsidRPr="00B73354" w:rsidRDefault="00B73354" w:rsidP="001B3F79">
      <w:pPr>
        <w:tabs>
          <w:tab w:val="center" w:pos="4680"/>
        </w:tabs>
        <w:rPr>
          <w:sz w:val="28"/>
          <w:szCs w:val="28"/>
        </w:rPr>
      </w:pPr>
      <w:r>
        <w:rPr>
          <w:b/>
          <w:sz w:val="28"/>
        </w:rPr>
        <w:lastRenderedPageBreak/>
        <w:br/>
      </w:r>
      <w:r w:rsidR="00856AE0" w:rsidRPr="00B73354">
        <w:rPr>
          <w:b/>
          <w:sz w:val="28"/>
          <w:szCs w:val="28"/>
        </w:rPr>
        <w:t>Report of Compaction-Continued</w:t>
      </w:r>
    </w:p>
    <w:p w:rsidR="00856AE0" w:rsidRDefault="00856AE0" w:rsidP="001B3F79">
      <w:pPr>
        <w:tabs>
          <w:tab w:val="center" w:pos="4680"/>
        </w:tabs>
        <w:rPr>
          <w:b/>
          <w:u w:val="single"/>
        </w:rPr>
      </w:pPr>
    </w:p>
    <w:p w:rsidR="004166AF" w:rsidRPr="001B3F79" w:rsidRDefault="001B3F79" w:rsidP="001B3F79">
      <w:pPr>
        <w:tabs>
          <w:tab w:val="center" w:pos="4680"/>
        </w:tabs>
        <w:rPr>
          <w:b/>
          <w:u w:val="single"/>
        </w:rPr>
      </w:pPr>
      <w:r w:rsidRPr="001B3F79">
        <w:rPr>
          <w:b/>
          <w:u w:val="single"/>
        </w:rPr>
        <w:t>Item</w:t>
      </w:r>
    </w:p>
    <w:p w:rsidR="004166AF" w:rsidRDefault="004166AF">
      <w:pPr>
        <w:rPr>
          <w:b/>
          <w:u w:val="single"/>
        </w:rPr>
      </w:pPr>
      <w:r>
        <w:rPr>
          <w:b/>
          <w:u w:val="single"/>
        </w:rPr>
        <w:t>No.</w:t>
      </w:r>
      <w:r>
        <w:rPr>
          <w:b/>
        </w:rPr>
        <w:tab/>
      </w:r>
      <w:r>
        <w:rPr>
          <w:b/>
          <w:u w:val="single"/>
        </w:rPr>
        <w:t>Item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Instructions</w:t>
      </w:r>
    </w:p>
    <w:p w:rsidR="004166AF" w:rsidRDefault="004166AF"/>
    <w:p w:rsidR="004166AF" w:rsidRDefault="004166AF">
      <w:r>
        <w:t>16.</w:t>
      </w:r>
      <w:r>
        <w:tab/>
        <w:t>Material Type</w:t>
      </w:r>
      <w:r>
        <w:tab/>
      </w:r>
      <w:r>
        <w:tab/>
      </w:r>
      <w:r>
        <w:tab/>
        <w:t>Enter the type of material being tested (silty clay, CA-6,</w:t>
      </w:r>
    </w:p>
    <w:p w:rsidR="004166AF" w:rsidRDefault="004166AF">
      <w:pPr>
        <w:ind w:firstLine="3600"/>
      </w:pPr>
      <w:r>
        <w:t>sand backfill, etc.).</w:t>
      </w:r>
    </w:p>
    <w:p w:rsidR="004166AF" w:rsidRDefault="004166AF"/>
    <w:p w:rsidR="004166AF" w:rsidRDefault="004166AF">
      <w:r>
        <w:t>17.</w:t>
      </w:r>
      <w:r>
        <w:tab/>
        <w:t>Optim.%</w:t>
      </w:r>
      <w:r>
        <w:tab/>
      </w:r>
      <w:r>
        <w:tab/>
      </w:r>
      <w:r>
        <w:tab/>
        <w:t>Enter the optimum moisture content determined by lab</w:t>
      </w:r>
    </w:p>
    <w:p w:rsidR="004166AF" w:rsidRDefault="004166AF">
      <w:pPr>
        <w:ind w:firstLine="3600"/>
      </w:pPr>
      <w:r>
        <w:t>proctor test.</w:t>
      </w:r>
    </w:p>
    <w:p w:rsidR="004166AF" w:rsidRDefault="004166AF"/>
    <w:p w:rsidR="004166AF" w:rsidRDefault="004166AF">
      <w:r>
        <w:t>18.</w:t>
      </w:r>
      <w:r>
        <w:tab/>
        <w:t>Actual %</w:t>
      </w:r>
      <w:r>
        <w:tab/>
      </w:r>
      <w:r>
        <w:tab/>
        <w:t xml:space="preserve"> </w:t>
      </w:r>
      <w:r>
        <w:tab/>
        <w:t>Enter the material’s actual moisture percentage as tested.</w:t>
      </w:r>
    </w:p>
    <w:p w:rsidR="004166AF" w:rsidRDefault="004166AF"/>
    <w:p w:rsidR="004166AF" w:rsidRDefault="004166AF">
      <w:r>
        <w:t>19.</w:t>
      </w:r>
      <w:r>
        <w:tab/>
        <w:t>Max Proctor</w:t>
      </w:r>
      <w:r>
        <w:tab/>
      </w:r>
      <w:r>
        <w:tab/>
      </w:r>
      <w:r>
        <w:tab/>
        <w:t xml:space="preserve">Enter the maximum proctor in pounds per cubic foot. </w:t>
      </w:r>
    </w:p>
    <w:p w:rsidR="004166AF" w:rsidRDefault="004166AF"/>
    <w:p w:rsidR="004166AF" w:rsidRDefault="004166AF">
      <w:r>
        <w:t>20.</w:t>
      </w:r>
      <w:r>
        <w:tab/>
        <w:t>Actual Dry</w:t>
      </w:r>
      <w:r>
        <w:tab/>
      </w:r>
      <w:r>
        <w:tab/>
      </w:r>
      <w:r>
        <w:tab/>
        <w:t xml:space="preserve">Enter the actual density as measured in pounds per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cubic foot (dry basis).</w:t>
      </w:r>
    </w:p>
    <w:p w:rsidR="004166AF" w:rsidRDefault="004166AF"/>
    <w:p w:rsidR="004166AF" w:rsidRDefault="004166AF">
      <w:r>
        <w:t>21.</w:t>
      </w:r>
      <w:r>
        <w:tab/>
        <w:t>% Req’d Compact.</w:t>
      </w:r>
      <w:r>
        <w:tab/>
      </w:r>
      <w:r>
        <w:tab/>
        <w:t xml:space="preserve">Enter the required percentage of compaction from contract </w:t>
      </w:r>
    </w:p>
    <w:p w:rsidR="004166AF" w:rsidRDefault="004166AF">
      <w:pPr>
        <w:ind w:firstLine="3600"/>
      </w:pPr>
      <w:r>
        <w:t>documents or Specifications.</w:t>
      </w:r>
    </w:p>
    <w:p w:rsidR="004166AF" w:rsidRDefault="004166AF"/>
    <w:p w:rsidR="004166AF" w:rsidRDefault="004166AF">
      <w:r>
        <w:t>22.</w:t>
      </w:r>
      <w:r>
        <w:tab/>
        <w:t>% Actual Compact.</w:t>
      </w:r>
      <w:r>
        <w:tab/>
      </w:r>
      <w:r>
        <w:tab/>
        <w:t>Enter the actual percentage of compaction attained.</w:t>
      </w:r>
    </w:p>
    <w:p w:rsidR="004166AF" w:rsidRDefault="004166AF"/>
    <w:p w:rsidR="004166AF" w:rsidRDefault="004166AF">
      <w:r>
        <w:t>23.</w:t>
      </w:r>
      <w:r>
        <w:tab/>
        <w:t>Remarks</w:t>
      </w:r>
      <w:r>
        <w:tab/>
      </w:r>
      <w:r>
        <w:tab/>
      </w:r>
      <w:r>
        <w:tab/>
        <w:t>Show any remarks necessary to clarify this report such as</w:t>
      </w:r>
    </w:p>
    <w:p w:rsidR="004166AF" w:rsidRDefault="004166AF">
      <w:pPr>
        <w:ind w:firstLine="3600"/>
      </w:pPr>
      <w:r>
        <w:t xml:space="preserve">equipment used or retests. </w:t>
      </w:r>
    </w:p>
    <w:sectPr w:rsidR="004166AF" w:rsidSect="007949D9">
      <w:headerReference w:type="default" r:id="rId7"/>
      <w:footerReference w:type="default" r:id="rId8"/>
      <w:endnotePr>
        <w:numFmt w:val="decimal"/>
      </w:endnotePr>
      <w:type w:val="continuous"/>
      <w:pgSz w:w="12240" w:h="15840"/>
      <w:pgMar w:top="1440" w:right="1440" w:bottom="1440" w:left="1440" w:header="1440" w:footer="40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F34" w:rsidRDefault="00551F34">
      <w:r>
        <w:separator/>
      </w:r>
    </w:p>
  </w:endnote>
  <w:endnote w:type="continuationSeparator" w:id="0">
    <w:p w:rsidR="00551F34" w:rsidRDefault="0055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A66" w:rsidRPr="00136487" w:rsidRDefault="00136487" w:rsidP="00B90292">
    <w:pPr>
      <w:pStyle w:val="Footer"/>
      <w:rPr>
        <w:rFonts w:ascii="Arial" w:hAnsi="Arial" w:cs="Arial"/>
      </w:rPr>
    </w:pPr>
    <w:r w:rsidRPr="004B18CC">
      <w:rPr>
        <w:rFonts w:ascii="Arial" w:hAnsi="Arial" w:cs="Arial"/>
        <w:sz w:val="20"/>
      </w:rPr>
      <w:t>Octo</w:t>
    </w:r>
    <w:r w:rsidR="00B90292" w:rsidRPr="004B18CC">
      <w:rPr>
        <w:rFonts w:ascii="Arial" w:hAnsi="Arial" w:cs="Arial"/>
        <w:sz w:val="20"/>
      </w:rPr>
      <w:t>ber 2013</w:t>
    </w:r>
    <w:r w:rsidR="00B90292" w:rsidRPr="00136487">
      <w:rPr>
        <w:rFonts w:ascii="Arial" w:hAnsi="Arial" w:cs="Arial"/>
      </w:rPr>
      <w:tab/>
    </w:r>
    <w:r w:rsidR="00E41A66" w:rsidRPr="00136487">
      <w:rPr>
        <w:rFonts w:ascii="Arial" w:hAnsi="Arial" w:cs="Arial"/>
      </w:rPr>
      <w:fldChar w:fldCharType="begin"/>
    </w:r>
    <w:r w:rsidR="00E41A66" w:rsidRPr="00136487">
      <w:rPr>
        <w:rFonts w:ascii="Arial" w:hAnsi="Arial" w:cs="Arial"/>
      </w:rPr>
      <w:instrText xml:space="preserve"> PAGE   \* MERGEFORMAT </w:instrText>
    </w:r>
    <w:r w:rsidR="00E41A66" w:rsidRPr="00136487">
      <w:rPr>
        <w:rFonts w:ascii="Arial" w:hAnsi="Arial" w:cs="Arial"/>
      </w:rPr>
      <w:fldChar w:fldCharType="separate"/>
    </w:r>
    <w:r w:rsidR="00CE5418">
      <w:rPr>
        <w:rFonts w:ascii="Arial" w:hAnsi="Arial" w:cs="Arial"/>
        <w:noProof/>
      </w:rPr>
      <w:t>1</w:t>
    </w:r>
    <w:r w:rsidR="00E41A66" w:rsidRPr="00136487">
      <w:rPr>
        <w:rFonts w:ascii="Arial" w:hAnsi="Arial" w:cs="Arial"/>
        <w:noProof/>
      </w:rPr>
      <w:fldChar w:fldCharType="end"/>
    </w:r>
  </w:p>
  <w:p w:rsidR="00B61ACF" w:rsidRDefault="00B61A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F34" w:rsidRDefault="00551F34">
      <w:r>
        <w:separator/>
      </w:r>
    </w:p>
  </w:footnote>
  <w:footnote w:type="continuationSeparator" w:id="0">
    <w:p w:rsidR="00551F34" w:rsidRDefault="00551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48" w:rsidRDefault="00AB3C39">
    <w:pPr>
      <w:pStyle w:val="Header"/>
      <w:rPr>
        <w:rFonts w:ascii="Arial" w:hAnsi="Arial" w:cs="Arial"/>
        <w:b/>
        <w:sz w:val="40"/>
        <w:szCs w:val="40"/>
      </w:rPr>
    </w:pPr>
    <w:r>
      <w:rPr>
        <w:rFonts w:ascii="Arial" w:hAnsi="Arial" w:cs="Arial"/>
        <w:b/>
        <w:sz w:val="40"/>
        <w:szCs w:val="40"/>
      </w:rPr>
      <w:t>ILLINOIS TOLLWAY</w:t>
    </w:r>
    <w:r w:rsidR="00205F48">
      <w:rPr>
        <w:rFonts w:ascii="Arial" w:hAnsi="Arial" w:cs="Arial"/>
        <w:b/>
        <w:sz w:val="40"/>
        <w:szCs w:val="40"/>
      </w:rPr>
      <w:tab/>
    </w:r>
    <w:r w:rsidR="00205F48">
      <w:rPr>
        <w:rFonts w:ascii="Arial" w:hAnsi="Arial" w:cs="Arial"/>
        <w:b/>
        <w:sz w:val="40"/>
        <w:szCs w:val="40"/>
      </w:rPr>
      <w:tab/>
      <w:t>A-9</w:t>
    </w:r>
  </w:p>
  <w:p w:rsidR="00205F48" w:rsidRPr="00E41A66" w:rsidRDefault="00205F48">
    <w:pPr>
      <w:pStyle w:val="Header"/>
      <w:rPr>
        <w:rFonts w:ascii="Arial" w:hAnsi="Arial" w:cs="Arial"/>
        <w:b/>
        <w:sz w:val="32"/>
        <w:szCs w:val="32"/>
      </w:rPr>
    </w:pPr>
    <w:r w:rsidRPr="00E41A66">
      <w:rPr>
        <w:rFonts w:ascii="Arial" w:hAnsi="Arial" w:cs="Arial"/>
        <w:b/>
        <w:sz w:val="32"/>
        <w:szCs w:val="32"/>
      </w:rPr>
      <w:t>Instruction Sheet</w:t>
    </w:r>
    <w:r w:rsidRPr="00E41A66">
      <w:rPr>
        <w:rFonts w:ascii="Arial" w:hAnsi="Arial" w:cs="Arial"/>
        <w:b/>
        <w:sz w:val="32"/>
        <w:szCs w:val="32"/>
      </w:rPr>
      <w:tab/>
    </w:r>
    <w:r w:rsidRPr="00E41A66">
      <w:rPr>
        <w:rFonts w:ascii="Arial" w:hAnsi="Arial" w:cs="Arial"/>
        <w:b/>
        <w:sz w:val="32"/>
        <w:szCs w:val="3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AFE"/>
    <w:rsid w:val="00136487"/>
    <w:rsid w:val="00157A8D"/>
    <w:rsid w:val="001B3F79"/>
    <w:rsid w:val="00205F48"/>
    <w:rsid w:val="002D4D09"/>
    <w:rsid w:val="004166AF"/>
    <w:rsid w:val="004B18CC"/>
    <w:rsid w:val="00544222"/>
    <w:rsid w:val="00551F34"/>
    <w:rsid w:val="007949D9"/>
    <w:rsid w:val="00856AE0"/>
    <w:rsid w:val="00882AFE"/>
    <w:rsid w:val="009164F1"/>
    <w:rsid w:val="009D6B31"/>
    <w:rsid w:val="00AB3C39"/>
    <w:rsid w:val="00B40399"/>
    <w:rsid w:val="00B61ACF"/>
    <w:rsid w:val="00B73354"/>
    <w:rsid w:val="00B90292"/>
    <w:rsid w:val="00CE5418"/>
    <w:rsid w:val="00E41A66"/>
    <w:rsid w:val="00FD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B61A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61AC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41A66"/>
    <w:rPr>
      <w:snapToGrid w:val="0"/>
      <w:sz w:val="24"/>
    </w:rPr>
  </w:style>
  <w:style w:type="paragraph" w:styleId="BalloonText">
    <w:name w:val="Balloon Text"/>
    <w:basedOn w:val="Normal"/>
    <w:link w:val="BalloonTextChar"/>
    <w:rsid w:val="00B733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3354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Header">
    <w:name w:val="header"/>
    <w:basedOn w:val="Normal"/>
    <w:rsid w:val="00B61A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61AC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41A66"/>
    <w:rPr>
      <w:snapToGrid w:val="0"/>
      <w:sz w:val="24"/>
    </w:rPr>
  </w:style>
  <w:style w:type="paragraph" w:styleId="BalloonText">
    <w:name w:val="Balloon Text"/>
    <w:basedOn w:val="Normal"/>
    <w:link w:val="BalloonTextChar"/>
    <w:rsid w:val="00B733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3354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ISTHA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dkosing</dc:creator>
  <cp:lastModifiedBy>Fahoum, Nabil</cp:lastModifiedBy>
  <cp:revision>2</cp:revision>
  <cp:lastPrinted>2013-09-23T17:57:00Z</cp:lastPrinted>
  <dcterms:created xsi:type="dcterms:W3CDTF">2015-10-13T12:46:00Z</dcterms:created>
  <dcterms:modified xsi:type="dcterms:W3CDTF">2015-10-13T12:46:00Z</dcterms:modified>
</cp:coreProperties>
</file>